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0D2DAC97"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 xml:space="preserve">STANDARD </w:t>
      </w:r>
      <w:r w:rsidR="00EB201E">
        <w:t>SERVICE</w:t>
      </w:r>
      <w:r w:rsidR="005B0B2F" w:rsidRPr="00DF2302">
        <w:t>S</w:t>
      </w:r>
    </w:p>
    <w:p w14:paraId="412360ED" w14:textId="1675D92F"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End w:id="1"/>
      <w:bookmarkEnd w:id="2"/>
      <w:bookmarkEnd w:id="3"/>
      <w:r w:rsidR="0098535C">
        <w:rPr>
          <w:rStyle w:val="Strong"/>
          <w:b/>
          <w:bCs w:val="0"/>
          <w:sz w:val="24"/>
          <w:szCs w:val="24"/>
        </w:rPr>
        <w:t>21-</w:t>
      </w:r>
      <w:r w:rsidR="00593961">
        <w:rPr>
          <w:rStyle w:val="Strong"/>
          <w:b/>
          <w:bCs w:val="0"/>
          <w:sz w:val="24"/>
          <w:szCs w:val="24"/>
        </w:rPr>
        <w:t>SS</w:t>
      </w:r>
      <w:r w:rsidR="0098535C">
        <w:rPr>
          <w:rStyle w:val="Strong"/>
          <w:b/>
          <w:bCs w:val="0"/>
          <w:sz w:val="24"/>
          <w:szCs w:val="24"/>
        </w:rPr>
        <w:t>001-2</w:t>
      </w:r>
      <w:r w:rsidR="002446BF">
        <w:rPr>
          <w:rStyle w:val="Strong"/>
          <w:b/>
          <w:bCs w:val="0"/>
          <w:sz w:val="24"/>
          <w:szCs w:val="24"/>
        </w:rPr>
        <w:t>4</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131A5BF8" w14:textId="313D2CBE" w:rsidR="00E15F4B" w:rsidRPr="006F56D4" w:rsidRDefault="00B52A14" w:rsidP="00B52A14">
      <w:pPr>
        <w:spacing w:before="120"/>
        <w:jc w:val="both"/>
        <w:rPr>
          <w:rFonts w:ascii="Calibri" w:hAnsi="Calibri" w:cs="Calibri"/>
          <w:i/>
          <w:iCs/>
          <w:lang w:val="en-GB"/>
        </w:rPr>
      </w:pPr>
      <w:r w:rsidRPr="00DF2302">
        <w:rPr>
          <w:rFonts w:ascii="Calibri" w:hAnsi="Calibri" w:cs="Calibri"/>
          <w:i/>
          <w:iCs/>
          <w:highlight w:val="yellow"/>
          <w:lang w:val="en-GB"/>
        </w:rPr>
        <w:t>&lt;It should be decided in advance whether or not the budget should be disclosed&gt;</w:t>
      </w:r>
      <w:r w:rsidR="00E15F4B" w:rsidRPr="00DF2302">
        <w:rPr>
          <w:rFonts w:ascii="Calibri" w:hAnsi="Calibri" w:cs="Calibri"/>
          <w:lang w:val="en-GB"/>
        </w:rPr>
        <w:t>.</w:t>
      </w:r>
    </w:p>
    <w:p w14:paraId="71143A99" w14:textId="5783E0B1" w:rsidR="00E15F4B" w:rsidRPr="00DF2302" w:rsidRDefault="00E15F4B" w:rsidP="00B52A14">
      <w:pPr>
        <w:spacing w:before="120"/>
        <w:jc w:val="both"/>
        <w:rPr>
          <w:b/>
          <w:i/>
          <w:color w:val="FF0000"/>
          <w:lang w:val="en-GB"/>
        </w:rPr>
      </w:pPr>
      <w:r w:rsidRPr="00DF2302">
        <w:rPr>
          <w:b/>
          <w:i/>
          <w:color w:val="FF0000"/>
          <w:lang w:val="en-GB"/>
        </w:rPr>
        <w:t xml:space="preserve">Please, note that we do not recommend this maximum amount as a ‘target’ for your </w:t>
      </w:r>
      <w:r w:rsidR="0098045C" w:rsidRPr="00DF2302">
        <w:rPr>
          <w:b/>
          <w:i/>
          <w:color w:val="FF0000"/>
          <w:lang w:val="en-GB"/>
        </w:rPr>
        <w:t>Tender</w:t>
      </w:r>
      <w:r w:rsidRPr="00DF2302">
        <w:rPr>
          <w:b/>
          <w:i/>
          <w:color w:val="FF0000"/>
          <w:lang w:val="en-GB"/>
        </w:rPr>
        <w:t xml:space="preserve">. The evaluation is a result of a combination of technical soundness and cost effectiveness of the </w:t>
      </w:r>
      <w:r w:rsidR="0098045C" w:rsidRPr="00DF2302">
        <w:rPr>
          <w:b/>
          <w:i/>
          <w:color w:val="FF0000"/>
          <w:lang w:val="en-GB"/>
        </w:rPr>
        <w:t>Tender</w:t>
      </w:r>
      <w:r w:rsidRPr="00DF2302">
        <w:rPr>
          <w:b/>
          <w:i/>
          <w:color w:val="FF0000"/>
          <w:lang w:val="en-GB"/>
        </w:rPr>
        <w:t>s, i.e. the evaluation of the financial component will be added to the evaluation result of the technical component, in accordance with the principles and weights set out in this document.</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shd w:val="clear" w:color="auto" w:fill="auto"/>
            <w:vAlign w:val="center"/>
          </w:tcPr>
          <w:p w14:paraId="5B4EEC3C" w14:textId="461BD486" w:rsidR="006E17EC" w:rsidRPr="00890E52" w:rsidRDefault="00DE3F38" w:rsidP="006E17EC">
            <w:pPr>
              <w:pStyle w:val="TableContents"/>
              <w:rPr>
                <w:rFonts w:asciiTheme="minorHAnsi" w:hAnsiTheme="minorHAnsi"/>
                <w:sz w:val="22"/>
                <w:szCs w:val="22"/>
                <w:lang w:eastAsia="en-US"/>
              </w:rPr>
            </w:pPr>
            <w:r w:rsidRPr="00890E52">
              <w:rPr>
                <w:rFonts w:asciiTheme="minorHAnsi" w:hAnsiTheme="minorHAnsi"/>
                <w:sz w:val="22"/>
                <w:szCs w:val="22"/>
                <w:lang w:eastAsia="en-US"/>
              </w:rPr>
              <w:t xml:space="preserve">Firm/consortium’s experience and reputation </w:t>
            </w:r>
            <w:r w:rsidR="00B52A14" w:rsidRPr="00890E52">
              <w:rPr>
                <w:rFonts w:asciiTheme="minorHAnsi" w:hAnsiTheme="minorHAnsi"/>
                <w:sz w:val="22"/>
                <w:szCs w:val="22"/>
                <w:lang w:eastAsia="en-US"/>
              </w:rPr>
              <w:t>with</w:t>
            </w:r>
            <w:r w:rsidRPr="00890E52">
              <w:rPr>
                <w:rFonts w:asciiTheme="minorHAnsi" w:hAnsiTheme="minorHAnsi"/>
                <w:sz w:val="22"/>
                <w:szCs w:val="22"/>
                <w:lang w:eastAsia="en-US"/>
              </w:rPr>
              <w:t xml:space="preserve"> similar </w:t>
            </w:r>
            <w:r w:rsidR="00AD3DBB" w:rsidRPr="00890E52">
              <w:rPr>
                <w:rFonts w:asciiTheme="minorHAnsi" w:hAnsiTheme="minorHAnsi"/>
                <w:sz w:val="22"/>
                <w:szCs w:val="22"/>
                <w:lang w:eastAsia="en-US"/>
              </w:rPr>
              <w:t>supply of Goods</w:t>
            </w:r>
          </w:p>
        </w:tc>
        <w:tc>
          <w:tcPr>
            <w:tcW w:w="5367" w:type="dxa"/>
            <w:shd w:val="clear" w:color="auto" w:fill="auto"/>
          </w:tcPr>
          <w:p w14:paraId="367BA456" w14:textId="77777777" w:rsidR="0082657B" w:rsidRPr="00890E52" w:rsidRDefault="0082657B" w:rsidP="005B38E4">
            <w:pPr>
              <w:pStyle w:val="TableContents"/>
              <w:numPr>
                <w:ilvl w:val="0"/>
                <w:numId w:val="3"/>
              </w:numPr>
              <w:rPr>
                <w:rFonts w:asciiTheme="minorHAnsi" w:hAnsiTheme="minorHAnsi"/>
                <w:sz w:val="22"/>
                <w:szCs w:val="22"/>
              </w:rPr>
            </w:pPr>
            <w:r w:rsidRPr="00890E52">
              <w:rPr>
                <w:rFonts w:asciiTheme="minorHAnsi" w:hAnsiTheme="minorHAnsi"/>
                <w:sz w:val="22"/>
                <w:szCs w:val="22"/>
              </w:rPr>
              <w:t>At least 2 References</w:t>
            </w:r>
          </w:p>
          <w:p w14:paraId="66C4E1BA" w14:textId="061F2557" w:rsidR="006E17EC" w:rsidRPr="00890E52" w:rsidRDefault="0082657B" w:rsidP="0082657B">
            <w:pPr>
              <w:pStyle w:val="TableContents"/>
              <w:numPr>
                <w:ilvl w:val="1"/>
                <w:numId w:val="3"/>
              </w:numPr>
              <w:rPr>
                <w:rFonts w:asciiTheme="minorHAnsi" w:hAnsiTheme="minorHAnsi"/>
                <w:sz w:val="22"/>
                <w:szCs w:val="22"/>
              </w:rPr>
            </w:pPr>
            <w:r w:rsidRPr="00890E52">
              <w:rPr>
                <w:rFonts w:asciiTheme="minorHAnsi" w:hAnsiTheme="minorHAnsi"/>
                <w:sz w:val="22"/>
                <w:szCs w:val="22"/>
              </w:rPr>
              <w:t xml:space="preserve"> To confirm the company has previously involved in </w:t>
            </w:r>
            <w:r w:rsidR="00AB48EC">
              <w:rPr>
                <w:rFonts w:asciiTheme="minorHAnsi" w:hAnsiTheme="minorHAnsi"/>
                <w:sz w:val="22"/>
                <w:szCs w:val="22"/>
              </w:rPr>
              <w:t xml:space="preserve">similar services. </w:t>
            </w:r>
          </w:p>
          <w:p w14:paraId="3ADDF29E" w14:textId="195448FD" w:rsidR="00E56234" w:rsidRPr="00890E52" w:rsidRDefault="00E56234" w:rsidP="00D77F23">
            <w:pPr>
              <w:pStyle w:val="TableContents"/>
              <w:ind w:left="1080"/>
              <w:rPr>
                <w:rFonts w:asciiTheme="minorHAnsi" w:hAnsiTheme="minorHAnsi"/>
                <w:sz w:val="22"/>
                <w:szCs w:val="22"/>
              </w:rPr>
            </w:pPr>
          </w:p>
        </w:tc>
        <w:tc>
          <w:tcPr>
            <w:tcW w:w="1360" w:type="dxa"/>
            <w:shd w:val="clear" w:color="auto" w:fill="auto"/>
            <w:vAlign w:val="center"/>
          </w:tcPr>
          <w:p w14:paraId="6FB170A3" w14:textId="53338A5B" w:rsidR="006E17EC" w:rsidRPr="00890E52" w:rsidRDefault="00E5294D" w:rsidP="006E17EC">
            <w:pPr>
              <w:pStyle w:val="TableContents"/>
              <w:jc w:val="center"/>
              <w:rPr>
                <w:rFonts w:asciiTheme="minorHAnsi" w:hAnsiTheme="minorHAnsi"/>
                <w:sz w:val="22"/>
                <w:szCs w:val="22"/>
                <w:lang w:eastAsia="en-US"/>
              </w:rPr>
            </w:pPr>
            <w:r w:rsidRPr="00890E52">
              <w:rPr>
                <w:rFonts w:asciiTheme="minorHAnsi" w:hAnsiTheme="minorHAnsi"/>
                <w:sz w:val="22"/>
                <w:szCs w:val="22"/>
                <w:lang w:eastAsia="en-US"/>
              </w:rPr>
              <w:t>20</w:t>
            </w:r>
          </w:p>
        </w:tc>
      </w:tr>
      <w:tr w:rsidR="006E17EC" w:rsidRPr="00DF2302" w14:paraId="613F68D6" w14:textId="77777777" w:rsidTr="0082657B">
        <w:trPr>
          <w:cantSplit/>
          <w:tblHeader/>
        </w:trPr>
        <w:tc>
          <w:tcPr>
            <w:tcW w:w="2430" w:type="dxa"/>
            <w:shd w:val="clear" w:color="auto" w:fill="FFFFFF" w:themeFill="background1"/>
            <w:vAlign w:val="center"/>
          </w:tcPr>
          <w:p w14:paraId="44102FCB" w14:textId="19DEBEED" w:rsidR="006E17EC" w:rsidRPr="00890E52" w:rsidRDefault="00AD3DBB" w:rsidP="006E17EC">
            <w:pPr>
              <w:pStyle w:val="TableContents"/>
              <w:rPr>
                <w:rFonts w:asciiTheme="minorHAnsi" w:hAnsiTheme="minorHAnsi"/>
                <w:sz w:val="22"/>
                <w:szCs w:val="22"/>
                <w:lang w:eastAsia="en-US"/>
              </w:rPr>
            </w:pPr>
            <w:r w:rsidRPr="00890E52">
              <w:rPr>
                <w:rFonts w:asciiTheme="minorHAnsi" w:hAnsiTheme="minorHAnsi"/>
                <w:sz w:val="22"/>
                <w:szCs w:val="22"/>
                <w:lang w:eastAsia="en-US"/>
              </w:rPr>
              <w:t>Delivery time</w:t>
            </w:r>
          </w:p>
        </w:tc>
        <w:tc>
          <w:tcPr>
            <w:tcW w:w="5367" w:type="dxa"/>
            <w:shd w:val="clear" w:color="auto" w:fill="FFFFFF" w:themeFill="background1"/>
          </w:tcPr>
          <w:p w14:paraId="03BE1F29" w14:textId="2AFDEEF4" w:rsidR="0082657B" w:rsidRPr="00890E52" w:rsidRDefault="0082657B" w:rsidP="001D3BEC">
            <w:pPr>
              <w:pStyle w:val="TableContents"/>
              <w:numPr>
                <w:ilvl w:val="0"/>
                <w:numId w:val="4"/>
              </w:numPr>
              <w:rPr>
                <w:rFonts w:asciiTheme="minorHAnsi" w:hAnsiTheme="minorHAnsi"/>
                <w:sz w:val="22"/>
                <w:szCs w:val="22"/>
              </w:rPr>
            </w:pPr>
            <w:r w:rsidRPr="00890E52">
              <w:rPr>
                <w:rFonts w:asciiTheme="minorHAnsi" w:hAnsiTheme="minorHAnsi"/>
                <w:sz w:val="22"/>
                <w:szCs w:val="22"/>
              </w:rPr>
              <w:t>Clear and undated workplan</w:t>
            </w:r>
            <w:r w:rsidR="00EA28A4" w:rsidRPr="00890E52">
              <w:rPr>
                <w:rFonts w:asciiTheme="minorHAnsi" w:hAnsiTheme="minorHAnsi"/>
                <w:sz w:val="22"/>
                <w:szCs w:val="22"/>
              </w:rPr>
              <w:t xml:space="preserve"> </w:t>
            </w:r>
          </w:p>
          <w:p w14:paraId="4BA71FA2" w14:textId="21A0178F" w:rsidR="006E17EC" w:rsidRPr="00890E52" w:rsidRDefault="00EA28A4" w:rsidP="001D3BEC">
            <w:pPr>
              <w:pStyle w:val="TableContents"/>
              <w:numPr>
                <w:ilvl w:val="0"/>
                <w:numId w:val="4"/>
              </w:numPr>
              <w:rPr>
                <w:rFonts w:asciiTheme="minorHAnsi" w:hAnsiTheme="minorHAnsi"/>
                <w:sz w:val="22"/>
                <w:szCs w:val="22"/>
              </w:rPr>
            </w:pPr>
            <w:r w:rsidRPr="00890E52">
              <w:rPr>
                <w:rFonts w:asciiTheme="minorHAnsi" w:hAnsiTheme="minorHAnsi"/>
                <w:sz w:val="22"/>
                <w:szCs w:val="22"/>
              </w:rPr>
              <w:t>B</w:t>
            </w:r>
            <w:r w:rsidR="00A07516" w:rsidRPr="00890E52">
              <w:rPr>
                <w:rFonts w:asciiTheme="minorHAnsi" w:hAnsiTheme="minorHAnsi"/>
                <w:sz w:val="22"/>
                <w:szCs w:val="22"/>
              </w:rPr>
              <w:t>rief statement (at least half page A4</w:t>
            </w:r>
            <w:r w:rsidRPr="00890E52">
              <w:rPr>
                <w:rFonts w:asciiTheme="minorHAnsi" w:hAnsiTheme="minorHAnsi"/>
                <w:sz w:val="22"/>
                <w:szCs w:val="22"/>
              </w:rPr>
              <w:t>) on</w:t>
            </w:r>
            <w:r w:rsidR="00A07516" w:rsidRPr="00890E52">
              <w:rPr>
                <w:rFonts w:asciiTheme="minorHAnsi" w:hAnsiTheme="minorHAnsi"/>
                <w:sz w:val="22"/>
                <w:szCs w:val="22"/>
              </w:rPr>
              <w:t xml:space="preserve"> </w:t>
            </w:r>
            <w:r w:rsidR="0082657B" w:rsidRPr="00890E52">
              <w:rPr>
                <w:rFonts w:asciiTheme="minorHAnsi" w:hAnsiTheme="minorHAnsi"/>
                <w:sz w:val="22"/>
                <w:szCs w:val="22"/>
              </w:rPr>
              <w:t>methodology</w:t>
            </w:r>
            <w:r w:rsidRPr="00890E52">
              <w:rPr>
                <w:rFonts w:asciiTheme="minorHAnsi" w:hAnsiTheme="minorHAnsi"/>
                <w:sz w:val="22"/>
                <w:szCs w:val="22"/>
              </w:rPr>
              <w:t xml:space="preserve"> and process related with workplan.</w:t>
            </w:r>
          </w:p>
        </w:tc>
        <w:tc>
          <w:tcPr>
            <w:tcW w:w="1360" w:type="dxa"/>
            <w:shd w:val="clear" w:color="auto" w:fill="FFFFFF" w:themeFill="background1"/>
            <w:vAlign w:val="center"/>
          </w:tcPr>
          <w:p w14:paraId="657554B4" w14:textId="0ECF8B84" w:rsidR="006E17EC" w:rsidRPr="00890E52" w:rsidRDefault="00E5294D" w:rsidP="006E17EC">
            <w:pPr>
              <w:pStyle w:val="TableContents"/>
              <w:jc w:val="center"/>
              <w:rPr>
                <w:rFonts w:asciiTheme="minorHAnsi" w:hAnsiTheme="minorHAnsi"/>
                <w:sz w:val="22"/>
                <w:szCs w:val="22"/>
                <w:lang w:eastAsia="en-US"/>
              </w:rPr>
            </w:pPr>
            <w:r w:rsidRPr="00890E52">
              <w:rPr>
                <w:rFonts w:asciiTheme="minorHAnsi" w:hAnsiTheme="minorHAnsi"/>
                <w:sz w:val="22"/>
                <w:szCs w:val="22"/>
                <w:lang w:eastAsia="en-US"/>
              </w:rPr>
              <w:t>20</w:t>
            </w:r>
          </w:p>
        </w:tc>
      </w:tr>
      <w:tr w:rsidR="006E17EC" w:rsidRPr="00DF2302" w14:paraId="7395E14D" w14:textId="77777777" w:rsidTr="006E17EC">
        <w:trPr>
          <w:cantSplit/>
          <w:tblHeader/>
        </w:trPr>
        <w:tc>
          <w:tcPr>
            <w:tcW w:w="2430" w:type="dxa"/>
            <w:shd w:val="clear" w:color="auto" w:fill="auto"/>
            <w:vAlign w:val="center"/>
          </w:tcPr>
          <w:p w14:paraId="58A5C5B6" w14:textId="6CFA7675" w:rsidR="006E17EC" w:rsidRPr="00890E52" w:rsidRDefault="00EA28A4" w:rsidP="006E17EC">
            <w:pPr>
              <w:pStyle w:val="TableContents"/>
              <w:rPr>
                <w:rFonts w:asciiTheme="minorHAnsi" w:hAnsiTheme="minorHAnsi"/>
                <w:sz w:val="22"/>
                <w:szCs w:val="22"/>
                <w:lang w:eastAsia="en-US"/>
              </w:rPr>
            </w:pPr>
            <w:r w:rsidRPr="00890E52">
              <w:rPr>
                <w:rFonts w:asciiTheme="minorHAnsi" w:hAnsiTheme="minorHAnsi"/>
                <w:sz w:val="22"/>
                <w:szCs w:val="22"/>
                <w:lang w:eastAsia="en-US"/>
              </w:rPr>
              <w:t>Production standards and Certificates.</w:t>
            </w:r>
          </w:p>
        </w:tc>
        <w:tc>
          <w:tcPr>
            <w:tcW w:w="5367" w:type="dxa"/>
            <w:shd w:val="clear" w:color="auto" w:fill="auto"/>
          </w:tcPr>
          <w:p w14:paraId="166551FA" w14:textId="74469320" w:rsidR="000A525C" w:rsidRDefault="006F56D4" w:rsidP="006F56D4">
            <w:pPr>
              <w:pStyle w:val="TableContents"/>
              <w:numPr>
                <w:ilvl w:val="0"/>
                <w:numId w:val="5"/>
              </w:numPr>
              <w:rPr>
                <w:rFonts w:asciiTheme="minorHAnsi" w:hAnsiTheme="minorHAnsi"/>
                <w:sz w:val="22"/>
                <w:szCs w:val="22"/>
              </w:rPr>
            </w:pPr>
            <w:r>
              <w:rPr>
                <w:rFonts w:asciiTheme="minorHAnsi" w:hAnsiTheme="minorHAnsi"/>
                <w:sz w:val="22"/>
                <w:szCs w:val="22"/>
              </w:rPr>
              <w:t xml:space="preserve">Business Registration </w:t>
            </w:r>
          </w:p>
          <w:p w14:paraId="265167BB" w14:textId="60E0F0AC" w:rsidR="006F56D4" w:rsidRPr="006F56D4" w:rsidRDefault="006F56D4" w:rsidP="006F56D4">
            <w:pPr>
              <w:pStyle w:val="TableContents"/>
              <w:numPr>
                <w:ilvl w:val="0"/>
                <w:numId w:val="5"/>
              </w:numPr>
              <w:rPr>
                <w:rFonts w:asciiTheme="minorHAnsi" w:hAnsiTheme="minorHAnsi"/>
                <w:sz w:val="22"/>
                <w:szCs w:val="22"/>
              </w:rPr>
            </w:pPr>
            <w:r>
              <w:rPr>
                <w:rFonts w:asciiTheme="minorHAnsi" w:hAnsiTheme="minorHAnsi"/>
                <w:sz w:val="22"/>
                <w:szCs w:val="22"/>
              </w:rPr>
              <w:t xml:space="preserve">Business License </w:t>
            </w:r>
          </w:p>
          <w:p w14:paraId="23A8F695" w14:textId="4806986B" w:rsidR="00EA28A4" w:rsidRPr="00890E52" w:rsidRDefault="00EA28A4" w:rsidP="000A525C">
            <w:pPr>
              <w:pStyle w:val="TableContents"/>
              <w:ind w:left="360"/>
              <w:rPr>
                <w:rFonts w:asciiTheme="minorHAnsi" w:hAnsiTheme="minorHAnsi"/>
                <w:sz w:val="22"/>
                <w:szCs w:val="22"/>
              </w:rPr>
            </w:pPr>
          </w:p>
        </w:tc>
        <w:tc>
          <w:tcPr>
            <w:tcW w:w="1360" w:type="dxa"/>
            <w:shd w:val="clear" w:color="auto" w:fill="auto"/>
            <w:vAlign w:val="center"/>
          </w:tcPr>
          <w:p w14:paraId="240875A4" w14:textId="50B8FA6D" w:rsidR="006E17EC" w:rsidRPr="00890E52" w:rsidRDefault="00E5294D" w:rsidP="006E17EC">
            <w:pPr>
              <w:pStyle w:val="TableContents"/>
              <w:jc w:val="center"/>
              <w:rPr>
                <w:rFonts w:asciiTheme="minorHAnsi" w:hAnsiTheme="minorHAnsi"/>
                <w:sz w:val="22"/>
                <w:szCs w:val="22"/>
                <w:lang w:eastAsia="en-US"/>
              </w:rPr>
            </w:pPr>
            <w:r w:rsidRPr="00890E52">
              <w:rPr>
                <w:rFonts w:asciiTheme="minorHAnsi" w:hAnsiTheme="minorHAnsi"/>
                <w:sz w:val="22"/>
                <w:szCs w:val="22"/>
                <w:lang w:eastAsia="en-US"/>
              </w:rPr>
              <w:t>30</w:t>
            </w:r>
          </w:p>
        </w:tc>
      </w:tr>
      <w:tr w:rsidR="006E17EC" w:rsidRPr="00DF2302" w14:paraId="59453870" w14:textId="77777777" w:rsidTr="006E17EC">
        <w:trPr>
          <w:cantSplit/>
          <w:tblHeader/>
        </w:trPr>
        <w:tc>
          <w:tcPr>
            <w:tcW w:w="2430" w:type="dxa"/>
            <w:shd w:val="clear" w:color="auto" w:fill="auto"/>
            <w:vAlign w:val="center"/>
          </w:tcPr>
          <w:p w14:paraId="57F1472D" w14:textId="63DE29A5" w:rsidR="006E17EC" w:rsidRPr="00890E52" w:rsidRDefault="00EA28A4" w:rsidP="006E17EC">
            <w:pPr>
              <w:pStyle w:val="TableContents"/>
              <w:jc w:val="both"/>
              <w:rPr>
                <w:rFonts w:asciiTheme="minorHAnsi" w:hAnsiTheme="minorHAnsi"/>
                <w:sz w:val="22"/>
                <w:szCs w:val="22"/>
                <w:lang w:eastAsia="en-US"/>
              </w:rPr>
            </w:pPr>
            <w:r w:rsidRPr="00890E52">
              <w:rPr>
                <w:rFonts w:asciiTheme="minorHAnsi" w:hAnsiTheme="minorHAnsi"/>
                <w:sz w:val="22"/>
                <w:szCs w:val="22"/>
                <w:lang w:eastAsia="en-US"/>
              </w:rPr>
              <w:t xml:space="preserve">Specification of </w:t>
            </w:r>
            <w:r w:rsidR="006F56D4">
              <w:rPr>
                <w:rFonts w:asciiTheme="minorHAnsi" w:hAnsiTheme="minorHAnsi"/>
                <w:sz w:val="22"/>
                <w:szCs w:val="22"/>
                <w:lang w:eastAsia="en-US"/>
              </w:rPr>
              <w:t>Charter Vessel</w:t>
            </w:r>
          </w:p>
        </w:tc>
        <w:tc>
          <w:tcPr>
            <w:tcW w:w="5367" w:type="dxa"/>
            <w:shd w:val="clear" w:color="auto" w:fill="auto"/>
          </w:tcPr>
          <w:p w14:paraId="63FDA5E8" w14:textId="77777777" w:rsidR="006454EA" w:rsidRPr="006F56D4" w:rsidRDefault="006F56D4" w:rsidP="006454EA">
            <w:pPr>
              <w:numPr>
                <w:ilvl w:val="0"/>
                <w:numId w:val="6"/>
              </w:numPr>
              <w:adjustRightInd w:val="0"/>
              <w:rPr>
                <w:rFonts w:asciiTheme="minorHAnsi" w:eastAsiaTheme="minorEastAsia" w:hAnsiTheme="minorHAnsi"/>
                <w:sz w:val="22"/>
                <w:lang w:val="en-GB"/>
              </w:rPr>
            </w:pPr>
            <w:r>
              <w:rPr>
                <w:rFonts w:asciiTheme="minorHAnsi" w:hAnsiTheme="minorHAnsi"/>
                <w:sz w:val="22"/>
                <w:szCs w:val="22"/>
              </w:rPr>
              <w:t xml:space="preserve">Trading license </w:t>
            </w:r>
          </w:p>
          <w:p w14:paraId="375ED5B7" w14:textId="42156B87" w:rsidR="006F56D4" w:rsidRPr="00890E52" w:rsidRDefault="006F56D4" w:rsidP="006454EA">
            <w:pPr>
              <w:numPr>
                <w:ilvl w:val="0"/>
                <w:numId w:val="6"/>
              </w:numPr>
              <w:adjustRightInd w:val="0"/>
              <w:rPr>
                <w:rFonts w:asciiTheme="minorHAnsi" w:eastAsiaTheme="minorEastAsia" w:hAnsiTheme="minorHAnsi"/>
                <w:sz w:val="22"/>
                <w:lang w:val="en-GB"/>
              </w:rPr>
            </w:pPr>
            <w:r>
              <w:rPr>
                <w:rFonts w:asciiTheme="minorHAnsi" w:eastAsiaTheme="minorEastAsia" w:hAnsiTheme="minorHAnsi"/>
                <w:sz w:val="22"/>
              </w:rPr>
              <w:t>Should have a crane/winch</w:t>
            </w:r>
          </w:p>
        </w:tc>
        <w:tc>
          <w:tcPr>
            <w:tcW w:w="1360" w:type="dxa"/>
            <w:shd w:val="clear" w:color="auto" w:fill="auto"/>
            <w:vAlign w:val="center"/>
          </w:tcPr>
          <w:p w14:paraId="4C399CE7" w14:textId="19049FEF" w:rsidR="006E17EC" w:rsidRPr="00890E52" w:rsidRDefault="00E5294D" w:rsidP="006E17EC">
            <w:pPr>
              <w:pStyle w:val="TableContents"/>
              <w:jc w:val="center"/>
              <w:rPr>
                <w:rFonts w:asciiTheme="minorHAnsi" w:hAnsiTheme="minorHAnsi"/>
                <w:sz w:val="22"/>
                <w:szCs w:val="22"/>
                <w:lang w:eastAsia="en-US"/>
              </w:rPr>
            </w:pPr>
            <w:r w:rsidRPr="00890E52">
              <w:rPr>
                <w:rFonts w:asciiTheme="minorHAnsi" w:hAnsiTheme="minorHAnsi"/>
                <w:sz w:val="22"/>
                <w:szCs w:val="22"/>
                <w:lang w:eastAsia="en-US"/>
              </w:rPr>
              <w:t>30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ts</w:t>
      </w:r>
      <w:proofErr w:type="spell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tw</w:t>
      </w:r>
      <w:proofErr w:type="spellEnd"/>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proofErr w:type="spellStart"/>
      <w:r w:rsidRPr="00DF2302">
        <w:rPr>
          <w:lang w:val="en-GB"/>
        </w:rPr>
        <w:t>ts</w:t>
      </w:r>
      <w:proofErr w:type="spellEnd"/>
      <w:r w:rsidRPr="00DF2302">
        <w:rPr>
          <w:lang w:val="en-GB"/>
        </w:rPr>
        <w:t xml:space="preserve"> = technical result (technical score)</w:t>
      </w:r>
    </w:p>
    <w:p w14:paraId="58A879C2" w14:textId="77777777" w:rsidR="00E1099C" w:rsidRPr="00DF2302" w:rsidRDefault="00E1099C" w:rsidP="00E1099C">
      <w:pPr>
        <w:pStyle w:val="ListParagraph"/>
        <w:ind w:leftChars="0" w:left="2160"/>
        <w:rPr>
          <w:lang w:val="en-GB"/>
        </w:rPr>
      </w:pPr>
      <w:proofErr w:type="spellStart"/>
      <w:r w:rsidRPr="00DF2302">
        <w:rPr>
          <w:lang w:val="en-GB"/>
        </w:rPr>
        <w:t>tw</w:t>
      </w:r>
      <w:proofErr w:type="spellEnd"/>
      <w:r w:rsidRPr="00DF2302">
        <w:rPr>
          <w:lang w:val="en-GB"/>
        </w:rPr>
        <w:t xml:space="preserve">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lastRenderedPageBreak/>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ins w:id="15" w:author="Sven Erik" w:date="2020-08-26T15:40:00Z">
        <w:r w:rsidR="00B57649">
          <w:rPr>
            <w:rFonts w:ascii="Calibri" w:hAnsi="Calibri"/>
            <w:b/>
            <w:lang w:val="en-GB"/>
          </w:rPr>
          <w:t>(</w:t>
        </w:r>
      </w:ins>
      <w:proofErr w:type="spellStart"/>
      <w:r w:rsidRPr="00DF2302">
        <w:rPr>
          <w:rFonts w:ascii="Calibri" w:hAnsi="Calibri"/>
          <w:b/>
          <w:lang w:val="en-GB"/>
        </w:rPr>
        <w:t>tc</w:t>
      </w:r>
      <w:proofErr w:type="spellEnd"/>
      <w:r w:rsidRPr="00DF2302">
        <w:rPr>
          <w:rFonts w:ascii="Calibri" w:hAnsi="Calibri"/>
          <w:b/>
          <w:lang w:val="en-GB"/>
        </w:rPr>
        <w:t xml:space="preserve"> / lc</w:t>
      </w:r>
      <w:ins w:id="16" w:author="Sven Erik" w:date="2020-08-26T15:40:00Z">
        <w:r w:rsidR="00B57649">
          <w:rPr>
            <w:rFonts w:ascii="Calibri" w:hAnsi="Calibri"/>
            <w:b/>
            <w:lang w:val="en-GB"/>
          </w:rPr>
          <w:t xml:space="preserve">) * </w:t>
        </w:r>
      </w:ins>
      <w:proofErr w:type="spellStart"/>
      <w:ins w:id="17" w:author="Sven Erik" w:date="2020-08-26T15:41:00Z">
        <w:r w:rsidR="00B57649">
          <w:rPr>
            <w:rFonts w:ascii="Calibri" w:hAnsi="Calibri"/>
            <w:b/>
            <w:lang w:val="en-GB"/>
          </w:rPr>
          <w:t>fw</w:t>
        </w:r>
      </w:ins>
      <w:proofErr w:type="spellEnd"/>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8" w:name="_Hlk26877853"/>
      <w:proofErr w:type="spellStart"/>
      <w:r w:rsidRPr="00DF2302">
        <w:rPr>
          <w:rFonts w:ascii="Calibri" w:hAnsi="Calibri"/>
          <w:sz w:val="20"/>
          <w:szCs w:val="20"/>
          <w:lang w:val="en-GB"/>
        </w:rPr>
        <w:t>t</w:t>
      </w:r>
      <w:r w:rsidR="009D1D45" w:rsidRPr="00DF2302">
        <w:rPr>
          <w:rFonts w:ascii="Calibri" w:hAnsi="Calibri"/>
          <w:sz w:val="20"/>
          <w:szCs w:val="20"/>
          <w:lang w:val="en-GB"/>
        </w:rPr>
        <w:t>s</w:t>
      </w:r>
      <w:proofErr w:type="spell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tw</w:t>
      </w:r>
      <w:proofErr w:type="spellEnd"/>
      <w:r w:rsidRPr="00DF2302">
        <w:rPr>
          <w:rFonts w:ascii="Calibri" w:hAnsi="Calibri"/>
          <w:sz w:val="20"/>
          <w:szCs w:val="20"/>
          <w:lang w:val="en-GB"/>
        </w:rPr>
        <w:t xml:space="preserve"> = technical weight in % (technical weight)</w:t>
      </w:r>
    </w:p>
    <w:bookmarkEnd w:id="18"/>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19" w:author="Sven Erik" w:date="2020-08-26T15:41:00Z"/>
          <w:rFonts w:ascii="Calibri" w:hAnsi="Calibri"/>
          <w:sz w:val="20"/>
          <w:szCs w:val="20"/>
          <w:lang w:val="en-GB"/>
        </w:rPr>
      </w:pPr>
      <w:proofErr w:type="spellStart"/>
      <w:r w:rsidRPr="00DF2302">
        <w:rPr>
          <w:rFonts w:ascii="Calibri" w:hAnsi="Calibri"/>
          <w:sz w:val="20"/>
          <w:szCs w:val="20"/>
          <w:lang w:val="en-GB"/>
        </w:rPr>
        <w:t>tc</w:t>
      </w:r>
      <w:proofErr w:type="spellEnd"/>
      <w:r w:rsidRPr="00DF2302">
        <w:rPr>
          <w:rFonts w:ascii="Calibri" w:hAnsi="Calibri"/>
          <w:sz w:val="20"/>
          <w:szCs w:val="20"/>
          <w:lang w:val="en-GB"/>
        </w:rPr>
        <w:t xml:space="preserve">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proofErr w:type="spellStart"/>
      <w:ins w:id="20" w:author="Sven Erik" w:date="2020-08-26T15:41:00Z">
        <w:r>
          <w:rPr>
            <w:rFonts w:ascii="Calibri" w:hAnsi="Calibri"/>
            <w:sz w:val="20"/>
            <w:szCs w:val="20"/>
            <w:lang w:val="en-GB"/>
          </w:rPr>
          <w:t>fw</w:t>
        </w:r>
        <w:proofErr w:type="spellEnd"/>
        <w:r>
          <w:rPr>
            <w:rFonts w:ascii="Calibri" w:hAnsi="Calibri"/>
            <w:sz w:val="20"/>
            <w:szCs w:val="20"/>
            <w:lang w:val="en-GB"/>
          </w:rPr>
          <w:t xml:space="preserve">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F116D4">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7C150" w14:textId="77777777" w:rsidR="00F116D4" w:rsidRDefault="00F116D4">
      <w:r>
        <w:separator/>
      </w:r>
    </w:p>
  </w:endnote>
  <w:endnote w:type="continuationSeparator" w:id="0">
    <w:p w14:paraId="232D7349" w14:textId="77777777" w:rsidR="00F116D4" w:rsidRDefault="00F116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Adobe Myungjo Std M"/>
    <w:charset w:val="81"/>
    <w:family w:val="roman"/>
    <w:pitch w:val="default"/>
    <w:sig w:usb0="00000000" w:usb1="00000000" w:usb2="00000010" w:usb3="00000000" w:csb0="00080000" w:csb1="00000000"/>
  </w:font>
  <w:font w:name="산세리프">
    <w:altName w:val="Adobe Myungjo Std M"/>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0E3B257A" w:rsidR="00D15CF2" w:rsidRDefault="004878F3" w:rsidP="004878F3">
    <w:pPr>
      <w:pStyle w:val="Footer"/>
    </w:pPr>
    <w:r>
      <w:fldChar w:fldCharType="begin"/>
    </w:r>
    <w:r>
      <w:instrText xml:space="preserve"> DATE \@ "yyyy-MM-dd" </w:instrText>
    </w:r>
    <w:r>
      <w:fldChar w:fldCharType="separate"/>
    </w:r>
    <w:r w:rsidR="00AB48EC">
      <w:rPr>
        <w:noProof/>
      </w:rPr>
      <w:t>2024-02-06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6B94AD" w14:textId="77777777" w:rsidR="00F116D4" w:rsidRDefault="00F116D4">
      <w:r>
        <w:separator/>
      </w:r>
    </w:p>
  </w:footnote>
  <w:footnote w:type="continuationSeparator" w:id="0">
    <w:p w14:paraId="59EB8A9D" w14:textId="77777777" w:rsidR="00F116D4" w:rsidRDefault="00F116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766D6" w14:textId="208B80B5"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sidR="00FD5089" w:rsidRPr="009F4780">
      <w:rPr>
        <w:rFonts w:asciiTheme="minorHAnsi" w:hAnsiTheme="minorHAnsi" w:cs="Calibri"/>
        <w:sz w:val="20"/>
      </w:rPr>
      <w:fldChar w:fldCharType="begin"/>
    </w:r>
    <w:r w:rsidR="00FD5089" w:rsidRPr="009F4780">
      <w:rPr>
        <w:rFonts w:asciiTheme="minorHAnsi" w:hAnsiTheme="minorHAnsi" w:cs="Calibri"/>
        <w:sz w:val="20"/>
      </w:rPr>
      <w:instrText xml:space="preserve"> REF Number \h </w:instrText>
    </w:r>
    <w:r w:rsidR="00FD5089">
      <w:rPr>
        <w:rFonts w:asciiTheme="minorHAnsi" w:hAnsiTheme="minorHAnsi" w:cs="Calibri"/>
        <w:sz w:val="20"/>
      </w:rPr>
      <w:instrText xml:space="preserve"> \* MERGEFORMAT </w:instrText>
    </w:r>
    <w:r w:rsidR="00FD5089" w:rsidRPr="009F4780">
      <w:rPr>
        <w:rFonts w:asciiTheme="minorHAnsi" w:hAnsiTheme="minorHAnsi" w:cs="Calibri"/>
        <w:sz w:val="20"/>
      </w:rPr>
    </w:r>
    <w:r w:rsidR="00FD5089" w:rsidRPr="009F4780">
      <w:rPr>
        <w:rFonts w:asciiTheme="minorHAnsi" w:hAnsiTheme="minorHAnsi" w:cs="Calibri"/>
        <w:sz w:val="20"/>
      </w:rPr>
      <w:fldChar w:fldCharType="separate"/>
    </w:r>
    <w:r w:rsidR="00FD5089" w:rsidRPr="009F4780">
      <w:rPr>
        <w:rStyle w:val="Strong"/>
        <w:rFonts w:asciiTheme="minorHAnsi" w:hAnsiTheme="minorHAnsi" w:cstheme="minorHAnsi"/>
        <w:lang w:val="en-GB"/>
      </w:rPr>
      <w:t>RFQ-</w:t>
    </w:r>
    <w:r w:rsidR="00FD5089">
      <w:rPr>
        <w:rStyle w:val="Strong"/>
        <w:rFonts w:asciiTheme="minorHAnsi" w:hAnsiTheme="minorHAnsi" w:cstheme="minorHAnsi"/>
        <w:lang w:val="en-GB"/>
      </w:rPr>
      <w:t>21-</w:t>
    </w:r>
    <w:r w:rsidR="00593961">
      <w:rPr>
        <w:rStyle w:val="Strong"/>
        <w:rFonts w:asciiTheme="minorHAnsi" w:hAnsiTheme="minorHAnsi" w:cstheme="minorHAnsi"/>
        <w:lang w:val="en-GB"/>
      </w:rPr>
      <w:t>SS</w:t>
    </w:r>
    <w:r w:rsidR="00FD5089">
      <w:rPr>
        <w:rStyle w:val="Strong"/>
        <w:rFonts w:asciiTheme="minorHAnsi" w:hAnsiTheme="minorHAnsi" w:cstheme="minorHAnsi"/>
        <w:lang w:val="en-GB"/>
      </w:rPr>
      <w:t>001-2</w:t>
    </w:r>
    <w:r w:rsidR="002446BF">
      <w:rPr>
        <w:rStyle w:val="Strong"/>
        <w:rFonts w:asciiTheme="minorHAnsi" w:hAnsiTheme="minorHAnsi" w:cstheme="minorHAnsi"/>
        <w:lang w:val="en-GB"/>
      </w:rPr>
      <w:t>4</w:t>
    </w:r>
    <w:r w:rsidR="00FD5089" w:rsidRPr="009F4780">
      <w:rPr>
        <w:rFonts w:asciiTheme="minorHAnsi" w:hAnsiTheme="minorHAnsi" w:cs="Calibri"/>
        <w:sz w:val="20"/>
      </w:rPr>
      <w:fldChar w:fldCharType="end"/>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894461605">
    <w:abstractNumId w:val="2"/>
  </w:num>
  <w:num w:numId="2" w16cid:durableId="1703705438">
    <w:abstractNumId w:val="7"/>
  </w:num>
  <w:num w:numId="3" w16cid:durableId="1636330699">
    <w:abstractNumId w:val="6"/>
  </w:num>
  <w:num w:numId="4" w16cid:durableId="1001086584">
    <w:abstractNumId w:val="5"/>
  </w:num>
  <w:num w:numId="5" w16cid:durableId="1398552065">
    <w:abstractNumId w:val="0"/>
  </w:num>
  <w:num w:numId="6" w16cid:durableId="166216396">
    <w:abstractNumId w:val="4"/>
  </w:num>
  <w:num w:numId="7" w16cid:durableId="1858424924">
    <w:abstractNumId w:val="1"/>
  </w:num>
  <w:num w:numId="8" w16cid:durableId="1343821508">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0D1"/>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5C"/>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46BF"/>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53F1"/>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65F2"/>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3E3"/>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961"/>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4EA"/>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C7AB7"/>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56D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57B"/>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0E52"/>
    <w:rsid w:val="00891394"/>
    <w:rsid w:val="00892BE6"/>
    <w:rsid w:val="00892D28"/>
    <w:rsid w:val="008955C6"/>
    <w:rsid w:val="008962C7"/>
    <w:rsid w:val="0089745C"/>
    <w:rsid w:val="00897F7C"/>
    <w:rsid w:val="008A055C"/>
    <w:rsid w:val="008A10EB"/>
    <w:rsid w:val="008A110F"/>
    <w:rsid w:val="008A7491"/>
    <w:rsid w:val="008B1F19"/>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8535C"/>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516"/>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859"/>
    <w:rsid w:val="00AA5D24"/>
    <w:rsid w:val="00AA6A07"/>
    <w:rsid w:val="00AA6AF4"/>
    <w:rsid w:val="00AA78A5"/>
    <w:rsid w:val="00AA7BE4"/>
    <w:rsid w:val="00AB023E"/>
    <w:rsid w:val="00AB175B"/>
    <w:rsid w:val="00AB2D4E"/>
    <w:rsid w:val="00AB3980"/>
    <w:rsid w:val="00AB3D56"/>
    <w:rsid w:val="00AB48EC"/>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28FE"/>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3B0C"/>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77F23"/>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294D"/>
    <w:rsid w:val="00E56234"/>
    <w:rsid w:val="00E56C50"/>
    <w:rsid w:val="00E56E0D"/>
    <w:rsid w:val="00E60A16"/>
    <w:rsid w:val="00E61355"/>
    <w:rsid w:val="00E61390"/>
    <w:rsid w:val="00E62047"/>
    <w:rsid w:val="00E62347"/>
    <w:rsid w:val="00E631DC"/>
    <w:rsid w:val="00E641DF"/>
    <w:rsid w:val="00E64E2F"/>
    <w:rsid w:val="00E65F40"/>
    <w:rsid w:val="00E66E7B"/>
    <w:rsid w:val="00E71441"/>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8A4"/>
    <w:rsid w:val="00EA29C9"/>
    <w:rsid w:val="00EA484F"/>
    <w:rsid w:val="00EA54E2"/>
    <w:rsid w:val="00EA69F4"/>
    <w:rsid w:val="00EA7D38"/>
    <w:rsid w:val="00EB0C28"/>
    <w:rsid w:val="00EB1462"/>
    <w:rsid w:val="00EB201E"/>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6D4"/>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1DFD"/>
    <w:rsid w:val="00FD3959"/>
    <w:rsid w:val="00FD4F46"/>
    <w:rsid w:val="00FD5089"/>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B291CF93-6CDC-41BB-85CA-DF8E4E1E5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66</TotalTime>
  <Pages>4</Pages>
  <Words>777</Words>
  <Characters>4433</Characters>
  <Application>Microsoft Office Word</Application>
  <DocSecurity>0</DocSecurity>
  <Lines>36</Lines>
  <Paragraphs>10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5200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Tiibaua Bwerentetaake</cp:lastModifiedBy>
  <cp:revision>5</cp:revision>
  <cp:lastPrinted>2016-10-18T02:57:00Z</cp:lastPrinted>
  <dcterms:created xsi:type="dcterms:W3CDTF">2024-02-02T04:50:00Z</dcterms:created>
  <dcterms:modified xsi:type="dcterms:W3CDTF">2024-02-06T02:30:00Z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